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4C6A" w14:textId="1D8AC5DB" w:rsidR="000F3BA1" w:rsidRPr="00BB62D3" w:rsidRDefault="002F0D7C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b/>
          <w:bCs/>
          <w:sz w:val="24"/>
          <w:szCs w:val="24"/>
        </w:rPr>
        <w:t xml:space="preserve">COMUNE DI </w:t>
      </w:r>
      <w:del w:id="0" w:author="Sara Guglielmi" w:date="2022-09-28T12:26:00Z">
        <w:r w:rsidR="00080012" w:rsidRPr="00BB62D3" w:rsidDel="00A666D4">
          <w:rPr>
            <w:rFonts w:ascii="Times New Roman" w:hAnsi="Times New Roman"/>
            <w:b/>
            <w:bCs/>
            <w:sz w:val="24"/>
            <w:szCs w:val="24"/>
          </w:rPr>
          <w:delText>_______________________________________</w:delText>
        </w:r>
      </w:del>
      <w:ins w:id="1" w:author="Sara Guglielmi" w:date="2022-09-28T12:26:00Z">
        <w:r w:rsidR="00A666D4">
          <w:rPr>
            <w:rFonts w:ascii="Times New Roman" w:hAnsi="Times New Roman"/>
            <w:b/>
            <w:bCs/>
            <w:sz w:val="24"/>
            <w:szCs w:val="24"/>
          </w:rPr>
          <w:t>BRESSANA BOTTARONE(PV)</w:t>
        </w:r>
      </w:ins>
    </w:p>
    <w:p w14:paraId="18374A9D" w14:textId="77777777" w:rsidR="007336D4" w:rsidRPr="00BB62D3" w:rsidRDefault="007336D4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14:paraId="5CF2628F" w14:textId="77777777" w:rsidR="00364F4D" w:rsidRPr="00BB62D3" w:rsidRDefault="00364F4D">
      <w:pPr>
        <w:pStyle w:val="Standard"/>
        <w:jc w:val="both"/>
        <w:rPr>
          <w:rFonts w:ascii="Times New Roman" w:hAnsi="Times New Roman"/>
          <w:sz w:val="24"/>
          <w:szCs w:val="24"/>
        </w:rPr>
      </w:pPr>
    </w:p>
    <w:p w14:paraId="1B4CEBF7" w14:textId="485E089B" w:rsidR="00364F4D" w:rsidRPr="00BB62D3" w:rsidRDefault="00364F4D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 xml:space="preserve">Oggetto: </w:t>
      </w:r>
    </w:p>
    <w:p w14:paraId="64E1E8E3" w14:textId="0227E8D4" w:rsidR="000F3BA1" w:rsidRPr="00BB62D3" w:rsidRDefault="00364F4D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 xml:space="preserve">Atto di nomina del Responsabile esterno del trattamento dei dati personali, ai sensi dell’art. 28 del Regolamento UE n. 679/2016, per l’espletamento delle attività connesse </w:t>
      </w:r>
    </w:p>
    <w:p w14:paraId="501BC24A" w14:textId="2E0E099E" w:rsidR="00364F4D" w:rsidRPr="00BB62D3" w:rsidRDefault="00364F4D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19D016A1" w14:textId="77777777" w:rsidR="00364F4D" w:rsidRPr="00BB62D3" w:rsidRDefault="00364F4D" w:rsidP="002F0D7C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26A4D67C" w14:textId="2ABF3559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b/>
          <w:sz w:val="24"/>
          <w:szCs w:val="24"/>
        </w:rPr>
        <w:t xml:space="preserve">Visto </w:t>
      </w:r>
      <w:r w:rsidRPr="00BB62D3">
        <w:rPr>
          <w:rFonts w:ascii="Times New Roman" w:hAnsi="Times New Roman"/>
          <w:sz w:val="24"/>
          <w:szCs w:val="24"/>
        </w:rPr>
        <w:t>il Contratto</w:t>
      </w:r>
      <w:r w:rsidR="00137DB0">
        <w:rPr>
          <w:rFonts w:ascii="Times New Roman" w:hAnsi="Times New Roman"/>
          <w:sz w:val="24"/>
          <w:szCs w:val="24"/>
        </w:rPr>
        <w:t>/</w:t>
      </w:r>
      <w:r w:rsidRPr="00BB62D3">
        <w:rPr>
          <w:rFonts w:ascii="Times New Roman" w:hAnsi="Times New Roman"/>
          <w:sz w:val="24"/>
          <w:szCs w:val="24"/>
        </w:rPr>
        <w:t xml:space="preserve"> __________________________________________</w:t>
      </w:r>
    </w:p>
    <w:p w14:paraId="1E48F7B6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 xml:space="preserve">Stipulato ____________________________________   </w:t>
      </w:r>
    </w:p>
    <w:p w14:paraId="1CC52565" w14:textId="0B0D74DD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>in data _______________________,</w:t>
      </w:r>
    </w:p>
    <w:p w14:paraId="52385F12" w14:textId="16CEA66D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 xml:space="preserve">concernente </w:t>
      </w:r>
      <w:r>
        <w:rPr>
          <w:rFonts w:ascii="Times New Roman" w:hAnsi="Times New Roman"/>
          <w:sz w:val="24"/>
          <w:szCs w:val="24"/>
        </w:rPr>
        <w:t>_</w:t>
      </w:r>
      <w:r w:rsidRPr="00BB62D3">
        <w:rPr>
          <w:rFonts w:ascii="Times New Roman" w:hAnsi="Times New Roman"/>
          <w:sz w:val="24"/>
          <w:szCs w:val="24"/>
        </w:rPr>
        <w:t xml:space="preserve">________________________________________________ </w:t>
      </w:r>
    </w:p>
    <w:p w14:paraId="57A40509" w14:textId="306DF3EE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</w:r>
      <w:r w:rsidRPr="00BB62D3">
        <w:rPr>
          <w:rFonts w:ascii="Times New Roman" w:hAnsi="Times New Roman"/>
          <w:sz w:val="24"/>
          <w:szCs w:val="24"/>
        </w:rPr>
        <w:softHyphen/>
        <w:t>_________________________________________________________________</w:t>
      </w:r>
    </w:p>
    <w:p w14:paraId="41F31D55" w14:textId="6D69E854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 xml:space="preserve">con cui il Comune di </w:t>
      </w:r>
      <w:ins w:id="2" w:author="Sara Guglielmi" w:date="2022-09-28T12:24:00Z">
        <w:r w:rsidR="00A666D4">
          <w:rPr>
            <w:rFonts w:ascii="Times New Roman" w:hAnsi="Times New Roman"/>
            <w:sz w:val="24"/>
            <w:szCs w:val="24"/>
          </w:rPr>
          <w:t>Bressana Bo</w:t>
        </w:r>
      </w:ins>
      <w:ins w:id="3" w:author="Sara Guglielmi" w:date="2022-09-28T12:25:00Z">
        <w:r w:rsidR="00A666D4">
          <w:rPr>
            <w:rFonts w:ascii="Times New Roman" w:hAnsi="Times New Roman"/>
            <w:sz w:val="24"/>
            <w:szCs w:val="24"/>
          </w:rPr>
          <w:t>ttarone</w:t>
        </w:r>
      </w:ins>
      <w:del w:id="4" w:author="Sara Guglielmi" w:date="2022-09-28T12:25:00Z">
        <w:r w:rsidDel="00A666D4">
          <w:rPr>
            <w:rFonts w:ascii="Times New Roman" w:hAnsi="Times New Roman"/>
            <w:sz w:val="24"/>
            <w:szCs w:val="24"/>
          </w:rPr>
          <w:delText>XXXXXXXXX</w:delText>
        </w:r>
      </w:del>
      <w:r w:rsidRPr="00BB62D3">
        <w:rPr>
          <w:rFonts w:ascii="Times New Roman" w:hAnsi="Times New Roman"/>
          <w:sz w:val="24"/>
          <w:szCs w:val="24"/>
        </w:rPr>
        <w:t xml:space="preserve"> ha affidato le attività ivi descritte </w:t>
      </w:r>
    </w:p>
    <w:p w14:paraId="31692820" w14:textId="08076F62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>alla Ditta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62D3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14:paraId="2A351484" w14:textId="68F7BA6F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CF</w:t>
      </w:r>
      <w:r w:rsidRPr="00BB62D3">
        <w:rPr>
          <w:rFonts w:ascii="Times New Roman" w:hAnsi="Times New Roman"/>
          <w:sz w:val="24"/>
          <w:szCs w:val="24"/>
        </w:rPr>
        <w:t xml:space="preserve"> / </w:t>
      </w:r>
      <w:r>
        <w:rPr>
          <w:rFonts w:ascii="Times New Roman" w:hAnsi="Times New Roman"/>
          <w:sz w:val="24"/>
          <w:szCs w:val="24"/>
        </w:rPr>
        <w:t>PI</w:t>
      </w:r>
      <w:r w:rsidRPr="00BB62D3">
        <w:rPr>
          <w:rFonts w:ascii="Times New Roman" w:hAnsi="Times New Roman"/>
          <w:sz w:val="24"/>
          <w:szCs w:val="24"/>
        </w:rPr>
        <w:t xml:space="preserve"> _____________________________, </w:t>
      </w:r>
    </w:p>
    <w:p w14:paraId="5160CAF8" w14:textId="77777777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>in persona del ________________________________,</w:t>
      </w:r>
    </w:p>
    <w:p w14:paraId="09575CB8" w14:textId="77777777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sz w:val="24"/>
          <w:szCs w:val="24"/>
        </w:rPr>
        <w:t>con sede legale in ____________________________________________________________</w:t>
      </w:r>
    </w:p>
    <w:p w14:paraId="778CC366" w14:textId="77777777" w:rsidR="00BB62D3" w:rsidRPr="00BB62D3" w:rsidRDefault="00BB62D3" w:rsidP="00BB62D3">
      <w:pPr>
        <w:pStyle w:val="Default"/>
        <w:rPr>
          <w:szCs w:val="24"/>
        </w:rPr>
      </w:pPr>
    </w:p>
    <w:p w14:paraId="5D7418F9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 w:rsidRPr="00BB62D3">
        <w:rPr>
          <w:rFonts w:ascii="Times New Roman" w:hAnsi="Times New Roman"/>
          <w:b/>
          <w:sz w:val="24"/>
          <w:szCs w:val="24"/>
        </w:rPr>
        <w:t xml:space="preserve">Considerato </w:t>
      </w:r>
      <w:r w:rsidRPr="00BB62D3">
        <w:rPr>
          <w:rFonts w:ascii="Times New Roman" w:hAnsi="Times New Roman"/>
          <w:sz w:val="24"/>
          <w:szCs w:val="24"/>
        </w:rPr>
        <w:t>che</w:t>
      </w:r>
      <w:r w:rsidRPr="00BB62D3">
        <w:rPr>
          <w:rFonts w:ascii="Times New Roman" w:hAnsi="Times New Roman"/>
          <w:b/>
          <w:sz w:val="24"/>
          <w:szCs w:val="24"/>
        </w:rPr>
        <w:t xml:space="preserve"> </w:t>
      </w:r>
      <w:r w:rsidRPr="00BB62D3">
        <w:rPr>
          <w:rFonts w:ascii="Times New Roman" w:hAnsi="Times New Roman"/>
          <w:sz w:val="24"/>
          <w:szCs w:val="24"/>
        </w:rPr>
        <w:t xml:space="preserve">le attività oggetto del Contratto comportano il trattamento di dati personali relativi a </w:t>
      </w:r>
      <w:r>
        <w:rPr>
          <w:rFonts w:ascii="Times New Roman" w:hAnsi="Times New Roman"/>
          <w:sz w:val="24"/>
          <w:szCs w:val="24"/>
        </w:rPr>
        <w:t>________________________________________</w:t>
      </w:r>
    </w:p>
    <w:p w14:paraId="6ED7687A" w14:textId="77777777" w:rsidR="00BB62D3" w:rsidRP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</w:p>
    <w:p w14:paraId="2052AD80" w14:textId="7101C687" w:rsidR="00BB62D3" w:rsidRDefault="00BB62D3" w:rsidP="00BB62D3">
      <w:pPr>
        <w:jc w:val="both"/>
        <w:rPr>
          <w:rFonts w:ascii="Times New Roman" w:hAnsi="Times New Roman"/>
          <w:bCs/>
          <w:sz w:val="24"/>
          <w:szCs w:val="24"/>
        </w:rPr>
      </w:pPr>
      <w:r w:rsidRPr="00BB62D3">
        <w:rPr>
          <w:rFonts w:ascii="Times New Roman" w:hAnsi="Times New Roman"/>
          <w:b/>
          <w:sz w:val="24"/>
          <w:szCs w:val="24"/>
        </w:rPr>
        <w:t>Visto</w:t>
      </w:r>
      <w:r>
        <w:rPr>
          <w:rFonts w:ascii="Times New Roman" w:hAnsi="Times New Roman"/>
          <w:bCs/>
          <w:sz w:val="24"/>
          <w:szCs w:val="24"/>
        </w:rPr>
        <w:t xml:space="preserve"> i</w:t>
      </w:r>
      <w:r w:rsidRPr="00BB62D3">
        <w:rPr>
          <w:rFonts w:ascii="Times New Roman" w:hAnsi="Times New Roman"/>
          <w:bCs/>
          <w:sz w:val="24"/>
          <w:szCs w:val="24"/>
        </w:rPr>
        <w:t xml:space="preserve">l Regolamento UE 2016/679 </w:t>
      </w:r>
      <w:r>
        <w:rPr>
          <w:rFonts w:ascii="Times New Roman" w:hAnsi="Times New Roman"/>
          <w:bCs/>
          <w:sz w:val="24"/>
          <w:szCs w:val="24"/>
        </w:rPr>
        <w:t xml:space="preserve">e che </w:t>
      </w:r>
      <w:r w:rsidRPr="00BB62D3">
        <w:rPr>
          <w:rFonts w:ascii="Times New Roman" w:hAnsi="Times New Roman"/>
          <w:bCs/>
          <w:sz w:val="24"/>
          <w:szCs w:val="24"/>
        </w:rPr>
        <w:t xml:space="preserve">detto Regolamento prevede l’obbligo per il </w:t>
      </w:r>
      <w:r>
        <w:rPr>
          <w:rFonts w:ascii="Times New Roman" w:hAnsi="Times New Roman"/>
          <w:bCs/>
          <w:sz w:val="24"/>
          <w:szCs w:val="24"/>
        </w:rPr>
        <w:t>T</w:t>
      </w:r>
      <w:r w:rsidRPr="00BB62D3">
        <w:rPr>
          <w:rFonts w:ascii="Times New Roman" w:hAnsi="Times New Roman"/>
          <w:bCs/>
          <w:sz w:val="24"/>
          <w:szCs w:val="24"/>
        </w:rPr>
        <w:t xml:space="preserve">itolare di designare il </w:t>
      </w:r>
      <w:r>
        <w:rPr>
          <w:rFonts w:ascii="Times New Roman" w:hAnsi="Times New Roman"/>
          <w:bCs/>
          <w:sz w:val="24"/>
          <w:szCs w:val="24"/>
        </w:rPr>
        <w:t>“R</w:t>
      </w:r>
      <w:r w:rsidRPr="00BB62D3">
        <w:rPr>
          <w:rFonts w:ascii="Times New Roman" w:hAnsi="Times New Roman"/>
          <w:bCs/>
          <w:sz w:val="24"/>
          <w:szCs w:val="24"/>
        </w:rPr>
        <w:t>esponsabile esterno del trattamento</w:t>
      </w:r>
      <w:r>
        <w:rPr>
          <w:rFonts w:ascii="Times New Roman" w:hAnsi="Times New Roman"/>
          <w:bCs/>
          <w:sz w:val="24"/>
          <w:szCs w:val="24"/>
        </w:rPr>
        <w:t>”</w:t>
      </w:r>
      <w:r w:rsidRPr="00BB62D3">
        <w:rPr>
          <w:rFonts w:ascii="Times New Roman" w:hAnsi="Times New Roman"/>
          <w:bCs/>
          <w:sz w:val="24"/>
          <w:szCs w:val="24"/>
        </w:rPr>
        <w:t xml:space="preserve"> nel caso</w:t>
      </w:r>
      <w:r>
        <w:rPr>
          <w:rFonts w:ascii="Times New Roman" w:hAnsi="Times New Roman"/>
          <w:bCs/>
          <w:sz w:val="24"/>
          <w:szCs w:val="24"/>
        </w:rPr>
        <w:t xml:space="preserve"> questo </w:t>
      </w:r>
      <w:r w:rsidRPr="00BB62D3">
        <w:rPr>
          <w:rFonts w:ascii="Times New Roman" w:hAnsi="Times New Roman"/>
          <w:bCs/>
          <w:sz w:val="24"/>
          <w:szCs w:val="24"/>
        </w:rPr>
        <w:t>debba essere effettuato per conto del titolare</w:t>
      </w:r>
    </w:p>
    <w:p w14:paraId="2D13335E" w14:textId="354B9378" w:rsidR="00BB62D3" w:rsidRPr="00BB62D3" w:rsidRDefault="00BB62D3" w:rsidP="00BB62D3">
      <w:pPr>
        <w:jc w:val="both"/>
        <w:rPr>
          <w:rFonts w:ascii="Times New Roman" w:hAnsi="Times New Roman"/>
          <w:bCs/>
          <w:sz w:val="24"/>
          <w:szCs w:val="24"/>
        </w:rPr>
      </w:pPr>
      <w:r w:rsidRPr="00BB62D3">
        <w:rPr>
          <w:rFonts w:ascii="Times New Roman" w:hAnsi="Times New Roman"/>
          <w:bCs/>
          <w:sz w:val="24"/>
          <w:szCs w:val="24"/>
        </w:rPr>
        <w:t xml:space="preserve"> </w:t>
      </w:r>
    </w:p>
    <w:p w14:paraId="32C50432" w14:textId="35DB95B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Considerata </w:t>
      </w:r>
      <w:r>
        <w:rPr>
          <w:rFonts w:ascii="Times New Roman" w:hAnsi="Times New Roman"/>
          <w:sz w:val="24"/>
          <w:szCs w:val="24"/>
        </w:rPr>
        <w:t xml:space="preserve">l’idoneità, alla luce dell’attività istruttoria e della gara svolta, della Ditta </w:t>
      </w:r>
    </w:p>
    <w:p w14:paraId="4B3EC0B0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1730790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rispetto alle garanzie richieste dalla normativa regolamentare europea con riferimento all’adeguatezza delle misure tecniche e organizzative per la tutela dei diritti dell’interessato;</w:t>
      </w:r>
    </w:p>
    <w:p w14:paraId="74F6012A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</w:p>
    <w:p w14:paraId="1C97B101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</w:p>
    <w:p w14:paraId="2843D6EA" w14:textId="6FB9BA03" w:rsidR="00BB62D3" w:rsidRPr="00BB62D3" w:rsidRDefault="00BB62D3" w:rsidP="00BB62D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B62D3">
        <w:rPr>
          <w:rFonts w:ascii="Times New Roman" w:hAnsi="Times New Roman"/>
          <w:b/>
          <w:bCs/>
          <w:sz w:val="24"/>
          <w:szCs w:val="24"/>
        </w:rPr>
        <w:t xml:space="preserve">Il Comune di </w:t>
      </w:r>
      <w:del w:id="5" w:author="Sara Guglielmi" w:date="2022-09-28T12:25:00Z">
        <w:r w:rsidRPr="00BB62D3" w:rsidDel="00A666D4">
          <w:rPr>
            <w:rFonts w:ascii="Times New Roman" w:hAnsi="Times New Roman"/>
            <w:b/>
            <w:bCs/>
            <w:sz w:val="24"/>
            <w:szCs w:val="24"/>
          </w:rPr>
          <w:delText>XXXXXXXXXXXX</w:delText>
        </w:r>
      </w:del>
      <w:ins w:id="6" w:author="Sara Guglielmi" w:date="2022-09-28T12:25:00Z">
        <w:r w:rsidR="00A666D4">
          <w:rPr>
            <w:rFonts w:ascii="Times New Roman" w:hAnsi="Times New Roman"/>
            <w:b/>
            <w:bCs/>
            <w:sz w:val="24"/>
            <w:szCs w:val="24"/>
          </w:rPr>
          <w:t>Bressana Bottarone</w:t>
        </w:r>
      </w:ins>
      <w:r w:rsidRPr="00BB62D3">
        <w:rPr>
          <w:rFonts w:ascii="Times New Roman" w:hAnsi="Times New Roman"/>
          <w:b/>
          <w:bCs/>
          <w:sz w:val="24"/>
          <w:szCs w:val="24"/>
        </w:rPr>
        <w:t>, in persona del Sindaco</w:t>
      </w:r>
    </w:p>
    <w:p w14:paraId="7CF158CB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14:paraId="51E86EAA" w14:textId="77777777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 riferimento alle attività oggetto del sopracitato Contratto, </w:t>
      </w:r>
    </w:p>
    <w:p w14:paraId="21BD53C6" w14:textId="77777777" w:rsidR="00BB62D3" w:rsidRDefault="00BB62D3" w:rsidP="00BB62D3">
      <w:pPr>
        <w:jc w:val="both"/>
        <w:rPr>
          <w:rFonts w:ascii="Times New Roman" w:hAnsi="Times New Roman"/>
          <w:b/>
          <w:sz w:val="28"/>
          <w:szCs w:val="28"/>
        </w:rPr>
      </w:pPr>
    </w:p>
    <w:p w14:paraId="7743A81F" w14:textId="77777777" w:rsidR="00BB62D3" w:rsidRPr="00BB62D3" w:rsidRDefault="00BB62D3" w:rsidP="0044352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2D3">
        <w:rPr>
          <w:rFonts w:ascii="Times New Roman" w:hAnsi="Times New Roman"/>
          <w:b/>
          <w:bCs/>
          <w:sz w:val="24"/>
          <w:szCs w:val="24"/>
        </w:rPr>
        <w:t>designa</w:t>
      </w:r>
    </w:p>
    <w:p w14:paraId="7B71FF53" w14:textId="2AFF7A1C" w:rsidR="00BB62D3" w:rsidRDefault="00BB62D3" w:rsidP="00BB6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524EA8F2" w14:textId="61E7608C" w:rsidR="00BB62D3" w:rsidRDefault="00BB62D3" w:rsidP="00A666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quale Responsabile del trattamento dei dati personali, ai sensi e per gli effetti dell’art. 28 del Regolamento, con riferimento alle attività di cui al Contratto che qui si intente integralmente richiamato. </w:t>
      </w:r>
    </w:p>
    <w:p w14:paraId="2EB42801" w14:textId="77777777" w:rsidR="00BB62D3" w:rsidRDefault="00BB62D3" w:rsidP="00A666D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effettua, per conto del Titolare, il trattamento dei dati personali necessario per lo svolgimento delle attività disciplinate dal Contratto.</w:t>
      </w:r>
    </w:p>
    <w:p w14:paraId="506F6AE8" w14:textId="279F37BC" w:rsidR="00BB62D3" w:rsidRDefault="00BB62D3" w:rsidP="00A666D4">
      <w:pPr>
        <w:pStyle w:val="Default"/>
        <w:jc w:val="both"/>
        <w:rPr>
          <w:szCs w:val="24"/>
        </w:rPr>
        <w:pPrChange w:id="7" w:author="Sara Guglielmi" w:date="2022-09-28T12:26:00Z">
          <w:pPr>
            <w:pStyle w:val="Default"/>
          </w:pPr>
        </w:pPrChange>
      </w:pPr>
      <w:r>
        <w:t>Per la durata dell'incarico e per le attività in esso disciplinate, il Responsabile del trattamento dei dati personali si impegna nei confronti del Titolare a</w:t>
      </w:r>
      <w:r w:rsidR="00443525">
        <w:t xml:space="preserve">l rispetto delle istruzioni di </w:t>
      </w:r>
      <w:r w:rsidR="00443469">
        <w:t>seguito richiamate</w:t>
      </w:r>
      <w:r w:rsidR="00443525">
        <w:t>.</w:t>
      </w:r>
      <w:r>
        <w:t xml:space="preserve"> </w:t>
      </w:r>
    </w:p>
    <w:p w14:paraId="7928A78E" w14:textId="4CBAA3D8" w:rsidR="00935A57" w:rsidRDefault="00935A57" w:rsidP="00443469">
      <w:pPr>
        <w:pStyle w:val="Default"/>
      </w:pPr>
    </w:p>
    <w:p w14:paraId="2F2C6365" w14:textId="54EDEFEF" w:rsidR="00935A57" w:rsidRDefault="00935A57" w:rsidP="00443469">
      <w:pPr>
        <w:pStyle w:val="Default"/>
      </w:pPr>
    </w:p>
    <w:p w14:paraId="471A8049" w14:textId="5EB84FE7" w:rsidR="00935A57" w:rsidRDefault="00935A57" w:rsidP="00443469">
      <w:pPr>
        <w:pStyle w:val="Default"/>
      </w:pPr>
    </w:p>
    <w:p w14:paraId="5FDE3386" w14:textId="6A6B7704" w:rsidR="00935A57" w:rsidRDefault="00935A57" w:rsidP="00443469">
      <w:pPr>
        <w:pStyle w:val="Default"/>
      </w:pPr>
    </w:p>
    <w:p w14:paraId="37C1BE67" w14:textId="1EB2491D" w:rsidR="00935A57" w:rsidRDefault="00935A57" w:rsidP="00443469">
      <w:pPr>
        <w:pStyle w:val="Default"/>
      </w:pPr>
    </w:p>
    <w:p w14:paraId="38ABB341" w14:textId="2E0896A9" w:rsidR="00935A57" w:rsidRDefault="00935A57" w:rsidP="00443469">
      <w:pPr>
        <w:pStyle w:val="Default"/>
      </w:pPr>
    </w:p>
    <w:p w14:paraId="1A88A744" w14:textId="77777777" w:rsidR="00935A57" w:rsidRDefault="00935A57" w:rsidP="00443469">
      <w:pPr>
        <w:pStyle w:val="Default"/>
      </w:pPr>
    </w:p>
    <w:p w14:paraId="5FEFD650" w14:textId="5E6FB354" w:rsidR="00443469" w:rsidRDefault="00443469" w:rsidP="00A666D4">
      <w:pPr>
        <w:pStyle w:val="Default"/>
        <w:jc w:val="both"/>
        <w:pPrChange w:id="8" w:author="Sara Guglielmi" w:date="2022-09-28T12:26:00Z">
          <w:pPr>
            <w:pStyle w:val="Default"/>
          </w:pPr>
        </w:pPrChange>
      </w:pPr>
      <w:r w:rsidRPr="00812245">
        <w:lastRenderedPageBreak/>
        <w:t xml:space="preserve">1. trattare i dati personali nel rispetto dei princìpi e delle disposizioni previsti dal </w:t>
      </w:r>
      <w:ins w:id="9" w:author="Alessandra Salluce" w:date="2022-09-21T12:52:00Z">
        <w:r w:rsidR="000461A4">
          <w:t>d.lgs. 196/2003 (c.d. “</w:t>
        </w:r>
      </w:ins>
      <w:r w:rsidRPr="00812245">
        <w:t>Codice</w:t>
      </w:r>
      <w:ins w:id="10" w:author="Alessandra Salluce" w:date="2022-09-21T12:52:00Z">
        <w:r w:rsidR="000461A4">
          <w:t xml:space="preserve"> Privacy”)</w:t>
        </w:r>
      </w:ins>
      <w:ins w:id="11" w:author="Alessandra Salluce" w:date="2022-09-21T13:01:00Z">
        <w:r w:rsidR="008E5BBF">
          <w:t>, così come novellato dal d.lgs. 101/2018</w:t>
        </w:r>
      </w:ins>
      <w:r w:rsidRPr="00812245">
        <w:t xml:space="preserve">, dal Regolamento, dagli indirizzi e dai provvedimenti a carattere generale emanati dal Garante in materia di protezione dei dati personali e da ogni altra vigente normativa in materia di protezione dei dati personali; </w:t>
      </w:r>
    </w:p>
    <w:p w14:paraId="0EFDA491" w14:textId="77777777" w:rsidR="00443469" w:rsidRPr="00812245" w:rsidRDefault="00443469" w:rsidP="00A666D4">
      <w:pPr>
        <w:pStyle w:val="Default"/>
        <w:jc w:val="both"/>
        <w:pPrChange w:id="12" w:author="Sara Guglielmi" w:date="2022-09-28T12:26:00Z">
          <w:pPr>
            <w:pStyle w:val="Default"/>
          </w:pPr>
        </w:pPrChange>
      </w:pPr>
    </w:p>
    <w:p w14:paraId="339EF890" w14:textId="7BF4612A" w:rsidR="00443469" w:rsidRPr="00812245" w:rsidRDefault="00443469" w:rsidP="00A666D4">
      <w:pPr>
        <w:pStyle w:val="Default"/>
        <w:jc w:val="both"/>
        <w:pPrChange w:id="13" w:author="Sara Guglielmi" w:date="2022-09-28T12:26:00Z">
          <w:pPr>
            <w:pStyle w:val="Default"/>
          </w:pPr>
        </w:pPrChange>
      </w:pPr>
      <w:r>
        <w:t xml:space="preserve">2. </w:t>
      </w:r>
      <w:r w:rsidRPr="00812245">
        <w:t>assistere il Titolare</w:t>
      </w:r>
      <w:r>
        <w:t>,</w:t>
      </w:r>
      <w:r w:rsidRPr="00812245">
        <w:t xml:space="preserve"> attraverso misure tecniche e organizzative adeguate alla natura del trattamento, nell’adempimento dei propri obblighi derivanti dall’esercizio, </w:t>
      </w:r>
      <w:r>
        <w:t xml:space="preserve">anche </w:t>
      </w:r>
      <w:r w:rsidRPr="00812245">
        <w:t>da parte degli interessati, dei diritti di cui alla Sezione 3 del Regolamento</w:t>
      </w:r>
      <w:r>
        <w:t xml:space="preserve"> (</w:t>
      </w:r>
      <w:r w:rsidRPr="00B013C5">
        <w:t>Diritti dell'interessato)</w:t>
      </w:r>
      <w:r w:rsidRPr="00812245">
        <w:t xml:space="preserve">; </w:t>
      </w:r>
    </w:p>
    <w:p w14:paraId="74B27464" w14:textId="77777777" w:rsidR="00443469" w:rsidRDefault="00443469" w:rsidP="00A666D4">
      <w:pPr>
        <w:pStyle w:val="Default"/>
        <w:jc w:val="both"/>
        <w:pPrChange w:id="14" w:author="Sara Guglielmi" w:date="2022-09-28T12:26:00Z">
          <w:pPr>
            <w:pStyle w:val="Default"/>
          </w:pPr>
        </w:pPrChange>
      </w:pPr>
    </w:p>
    <w:p w14:paraId="7D28167D" w14:textId="77777777" w:rsidR="00443469" w:rsidRPr="00812245" w:rsidRDefault="00443469" w:rsidP="00A666D4">
      <w:pPr>
        <w:pStyle w:val="Default"/>
        <w:jc w:val="both"/>
        <w:pPrChange w:id="15" w:author="Sara Guglielmi" w:date="2022-09-28T12:26:00Z">
          <w:pPr>
            <w:pStyle w:val="Default"/>
          </w:pPr>
        </w:pPrChange>
      </w:pPr>
      <w:r>
        <w:t>3</w:t>
      </w:r>
      <w:r w:rsidRPr="00812245">
        <w:t xml:space="preserve">. adottare tutte le misure di sicurezza di cui all’art. 32 del Regolamento. </w:t>
      </w:r>
    </w:p>
    <w:p w14:paraId="05F3A47D" w14:textId="77777777" w:rsidR="00443469" w:rsidRDefault="00443469" w:rsidP="00A666D4">
      <w:pPr>
        <w:pStyle w:val="Default"/>
        <w:jc w:val="both"/>
        <w:pPrChange w:id="16" w:author="Sara Guglielmi" w:date="2022-09-28T12:26:00Z">
          <w:pPr>
            <w:pStyle w:val="Default"/>
          </w:pPr>
        </w:pPrChange>
      </w:pPr>
      <w:r w:rsidRPr="00812245">
        <w:t xml:space="preserve">Nel caso in cui il trattamento, per la propria natura, il contesto e/o le tecnologie utilizzate, necessitasse di una valutazione d’impatto sulla protezione dei dati e/o evidenziasse la necessità di approntare ulteriori misure di sicurezza, il Titolare potrà richiedere al Responsabile l’implementazione di tali misure. </w:t>
      </w:r>
    </w:p>
    <w:p w14:paraId="6EF9F240" w14:textId="77777777" w:rsidR="00443469" w:rsidRPr="00812245" w:rsidRDefault="00443469" w:rsidP="00A666D4">
      <w:pPr>
        <w:pStyle w:val="Default"/>
        <w:jc w:val="both"/>
        <w:pPrChange w:id="17" w:author="Sara Guglielmi" w:date="2022-09-28T12:26:00Z">
          <w:pPr>
            <w:pStyle w:val="Default"/>
          </w:pPr>
        </w:pPrChange>
      </w:pPr>
      <w:r w:rsidRPr="00812245">
        <w:t>Nei casi in cui si evidenziasse una non piena corrispondenza tra la tipolo</w:t>
      </w:r>
      <w:r>
        <w:t>gia di trattamento prevista dal Contratto</w:t>
      </w:r>
      <w:r w:rsidRPr="00812245">
        <w:t xml:space="preserve"> e le misure di sicurezza richieste, il Responsabile si impegna a comunicarlo per scritto al Titolare, fornendo al medesimo l’effettuata analisi del rischio e indicando le misure di sicurezza ritenute adeguate; </w:t>
      </w:r>
    </w:p>
    <w:p w14:paraId="05CF6CDA" w14:textId="77777777" w:rsidR="00443469" w:rsidRDefault="00443469" w:rsidP="00A666D4">
      <w:pPr>
        <w:pStyle w:val="Default"/>
        <w:jc w:val="both"/>
        <w:pPrChange w:id="18" w:author="Sara Guglielmi" w:date="2022-09-28T12:26:00Z">
          <w:pPr>
            <w:pStyle w:val="Default"/>
          </w:pPr>
        </w:pPrChange>
      </w:pPr>
    </w:p>
    <w:p w14:paraId="018F9462" w14:textId="77777777" w:rsidR="00443469" w:rsidRPr="00812245" w:rsidRDefault="00443469" w:rsidP="00A666D4">
      <w:pPr>
        <w:pStyle w:val="Default"/>
        <w:jc w:val="both"/>
        <w:pPrChange w:id="19" w:author="Sara Guglielmi" w:date="2022-09-28T12:26:00Z">
          <w:pPr>
            <w:pStyle w:val="Default"/>
          </w:pPr>
        </w:pPrChange>
      </w:pPr>
      <w:r>
        <w:t>4</w:t>
      </w:r>
      <w:r w:rsidRPr="00812245">
        <w:t xml:space="preserve">. assistere il Titolare nel garantire il rispetto degli obblighi concernenti la sicurezza dei dati personali (in particolare: sicurezza del trattamento, notifica della violazione dei dati personali al Garante per la protezione dei dati personali e relativa comunicazione all’interessato), la valutazione d’impatto sulla protezione dei dati e la consultazione preventiva con il Garante, ai sensi degli articoli da 32 a 36 del Regolamento, tenendo conto della natura del trattamento e delle informazioni a disposizione del Responsabile; </w:t>
      </w:r>
    </w:p>
    <w:p w14:paraId="7C3C1504" w14:textId="77777777" w:rsidR="00443469" w:rsidRDefault="00443469" w:rsidP="00A666D4">
      <w:pPr>
        <w:pStyle w:val="Default"/>
        <w:jc w:val="both"/>
        <w:pPrChange w:id="20" w:author="Sara Guglielmi" w:date="2022-09-28T12:26:00Z">
          <w:pPr>
            <w:pStyle w:val="Default"/>
          </w:pPr>
        </w:pPrChange>
      </w:pPr>
    </w:p>
    <w:p w14:paraId="27FF3B1C" w14:textId="50009B14" w:rsidR="00443469" w:rsidRPr="00812245" w:rsidRDefault="00443469" w:rsidP="00A666D4">
      <w:pPr>
        <w:pStyle w:val="Default"/>
        <w:jc w:val="both"/>
        <w:pPrChange w:id="21" w:author="Sara Guglielmi" w:date="2022-09-28T12:26:00Z">
          <w:pPr>
            <w:pStyle w:val="Default"/>
          </w:pPr>
        </w:pPrChange>
      </w:pPr>
      <w:r>
        <w:t>5</w:t>
      </w:r>
      <w:r w:rsidRPr="00812245">
        <w:t xml:space="preserve">. non ricorrere a un altro Responsabile </w:t>
      </w:r>
      <w:ins w:id="22" w:author="Alessandra Salluce" w:date="2022-09-21T12:54:00Z">
        <w:r w:rsidR="000461A4">
          <w:t xml:space="preserve">(“Sub-responsabile”) </w:t>
        </w:r>
      </w:ins>
      <w:r w:rsidRPr="00812245">
        <w:t>senza la previa autorizzazione scritta del Titolare</w:t>
      </w:r>
      <w:ins w:id="23" w:author="Alessandra Salluce" w:date="2022-09-21T12:54:00Z">
        <w:r w:rsidR="000461A4">
          <w:t xml:space="preserve">, </w:t>
        </w:r>
        <w:r w:rsidR="000461A4" w:rsidRPr="000461A4">
          <w:t>obbliga</w:t>
        </w:r>
        <w:r w:rsidR="000461A4">
          <w:t>ndosi altresì</w:t>
        </w:r>
        <w:r w:rsidR="000461A4" w:rsidRPr="000461A4">
          <w:t xml:space="preserve"> ad imporre per iscritto ai propri Sub-responsabili, attraverso appositi accordi vincolanti, i medesimi obblighi in materia di protezione dei dati personali cui è soggetto il Responsabile in virtù del presente atto, in particolare sotto il profilo degli obblighi in materia di scurezza</w:t>
        </w:r>
        <w:r w:rsidR="000461A4">
          <w:t>;</w:t>
        </w:r>
      </w:ins>
      <w:del w:id="24" w:author="Alessandra Salluce" w:date="2022-09-21T12:54:00Z">
        <w:r w:rsidRPr="00812245" w:rsidDel="000461A4">
          <w:delText xml:space="preserve">. </w:delText>
        </w:r>
      </w:del>
    </w:p>
    <w:p w14:paraId="058B5B8B" w14:textId="77777777" w:rsidR="00443469" w:rsidRDefault="00443469" w:rsidP="00A666D4">
      <w:pPr>
        <w:pStyle w:val="Default"/>
        <w:jc w:val="both"/>
        <w:pPrChange w:id="25" w:author="Sara Guglielmi" w:date="2022-09-28T12:26:00Z">
          <w:pPr>
            <w:pStyle w:val="Default"/>
          </w:pPr>
        </w:pPrChange>
      </w:pPr>
    </w:p>
    <w:p w14:paraId="4E43AA14" w14:textId="77777777" w:rsidR="00443469" w:rsidRPr="00812245" w:rsidRDefault="00443469" w:rsidP="00A666D4">
      <w:pPr>
        <w:pStyle w:val="Default"/>
        <w:jc w:val="both"/>
        <w:pPrChange w:id="26" w:author="Sara Guglielmi" w:date="2022-09-28T12:26:00Z">
          <w:pPr>
            <w:pStyle w:val="Default"/>
          </w:pPr>
        </w:pPrChange>
      </w:pPr>
      <w:r>
        <w:t>6</w:t>
      </w:r>
      <w:r w:rsidRPr="00812245">
        <w:t>. garantire che le persone autorizzate</w:t>
      </w:r>
      <w:r>
        <w:t>/designate</w:t>
      </w:r>
      <w:r w:rsidRPr="00812245">
        <w:t xml:space="preserve"> al trattamento dei dati personali</w:t>
      </w:r>
      <w:r>
        <w:t xml:space="preserve"> </w:t>
      </w:r>
      <w:r w:rsidRPr="00812245">
        <w:t xml:space="preserve">si siano impegnate alla riservatezza e, in ogni caso, che abbiano ricevuto la formazione necessaria; </w:t>
      </w:r>
    </w:p>
    <w:p w14:paraId="14E09F27" w14:textId="77777777" w:rsidR="00443469" w:rsidRDefault="00443469" w:rsidP="00A666D4">
      <w:pPr>
        <w:pStyle w:val="Default"/>
        <w:jc w:val="both"/>
        <w:pPrChange w:id="27" w:author="Sara Guglielmi" w:date="2022-09-28T12:26:00Z">
          <w:pPr>
            <w:pStyle w:val="Default"/>
          </w:pPr>
        </w:pPrChange>
      </w:pPr>
    </w:p>
    <w:p w14:paraId="08466580" w14:textId="77777777" w:rsidR="00443469" w:rsidRPr="00812245" w:rsidRDefault="00443469" w:rsidP="00A666D4">
      <w:pPr>
        <w:pStyle w:val="Default"/>
        <w:jc w:val="both"/>
        <w:pPrChange w:id="28" w:author="Sara Guglielmi" w:date="2022-09-28T12:26:00Z">
          <w:pPr>
            <w:pStyle w:val="Default"/>
          </w:pPr>
        </w:pPrChange>
      </w:pPr>
      <w:r>
        <w:t>7</w:t>
      </w:r>
      <w:r w:rsidRPr="00812245">
        <w:t xml:space="preserve">. ai sensi dell’art. 30, comma 2 del Regolamento, tenere il registro delle categorie di attività relative al trattamento dei dati personali effettuate per conto del Titolare e, su richiesta, mettere tale registro a disposizione del Titolare e/o del Garante per la protezione dei dati personali; </w:t>
      </w:r>
    </w:p>
    <w:p w14:paraId="6B444E19" w14:textId="77777777" w:rsidR="00443469" w:rsidRDefault="00443469" w:rsidP="00A666D4">
      <w:pPr>
        <w:pStyle w:val="Default"/>
        <w:jc w:val="both"/>
        <w:pPrChange w:id="29" w:author="Sara Guglielmi" w:date="2022-09-28T12:26:00Z">
          <w:pPr>
            <w:pStyle w:val="Default"/>
          </w:pPr>
        </w:pPrChange>
      </w:pPr>
    </w:p>
    <w:p w14:paraId="05174615" w14:textId="6940853C" w:rsidR="00443469" w:rsidRPr="00812245" w:rsidRDefault="00443469" w:rsidP="00A666D4">
      <w:pPr>
        <w:pStyle w:val="Default"/>
        <w:jc w:val="both"/>
        <w:pPrChange w:id="30" w:author="Sara Guglielmi" w:date="2022-09-28T12:26:00Z">
          <w:pPr>
            <w:pStyle w:val="Default"/>
          </w:pPr>
        </w:pPrChange>
      </w:pPr>
      <w:r>
        <w:t>8</w:t>
      </w:r>
      <w:r w:rsidRPr="00812245">
        <w:t xml:space="preserve">. mettere a disposizione del Titolare tutte le informazioni necessarie a dimostrare il rispetto degli obblighi di cui alla presente designazione e di cui all’art. 28 del Regolamento nonché consentire e contribuire alle attività di revisione, comprese le ispezioni, eseguite dal Titolare o da altro soggetto da questi incaricato; </w:t>
      </w:r>
    </w:p>
    <w:p w14:paraId="68E83AAA" w14:textId="27B0D8B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</w:p>
    <w:p w14:paraId="4676AE23" w14:textId="52033D65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61572CDF" w14:textId="68615767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7962F5F0" w14:textId="6481EB20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67261D0A" w14:textId="3C34F07C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55FA9572" w14:textId="09440C6F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129DC5E2" w14:textId="49BD347C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7A935A86" w14:textId="0204D2F3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0E1D68F5" w14:textId="195026B9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32EA35AA" w14:textId="5E1985E9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14331C9B" w14:textId="07DD1B70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487242D9" w14:textId="627B4A48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2EDDA8FD" w14:textId="08A8BCEB" w:rsidR="00935A57" w:rsidRDefault="00935A57" w:rsidP="00443469">
      <w:pPr>
        <w:jc w:val="both"/>
        <w:rPr>
          <w:rFonts w:ascii="Times New Roman" w:hAnsi="Times New Roman"/>
          <w:sz w:val="24"/>
          <w:szCs w:val="24"/>
        </w:rPr>
      </w:pPr>
    </w:p>
    <w:p w14:paraId="301F7DF3" w14:textId="7777777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Per quanto non espressamente previsto dalla presente designazione, si fa espresso riferimento alla normativa, sia europea sia nazionale, in materia di protezione dei dati personali</w:t>
      </w:r>
      <w:r>
        <w:rPr>
          <w:rFonts w:ascii="Times New Roman" w:hAnsi="Times New Roman"/>
          <w:sz w:val="24"/>
          <w:szCs w:val="24"/>
        </w:rPr>
        <w:t>.</w:t>
      </w:r>
    </w:p>
    <w:p w14:paraId="36D16121" w14:textId="7777777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</w:p>
    <w:p w14:paraId="4DA83A88" w14:textId="7777777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</w:p>
    <w:p w14:paraId="49DA503E" w14:textId="7777777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Questo Ente precisa inoltre che è stato nominato il DPO nella persona di</w:t>
      </w:r>
    </w:p>
    <w:p w14:paraId="57453662" w14:textId="77777777" w:rsidR="00443469" w:rsidRDefault="00443469" w:rsidP="00443469">
      <w:pPr>
        <w:jc w:val="both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 xml:space="preserve"> _________________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Pr="00812245">
        <w:rPr>
          <w:rFonts w:ascii="Times New Roman" w:hAnsi="Times New Roman"/>
          <w:sz w:val="24"/>
          <w:szCs w:val="24"/>
        </w:rPr>
        <w:t xml:space="preserve">_ </w:t>
      </w:r>
    </w:p>
    <w:p w14:paraId="154441F8" w14:textId="77777777" w:rsidR="00443469" w:rsidRPr="00812245" w:rsidRDefault="00443469" w:rsidP="00443469">
      <w:pPr>
        <w:jc w:val="both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e che può essere contattato ai seguenti riferimenti:</w:t>
      </w:r>
    </w:p>
    <w:p w14:paraId="76A37DF0" w14:textId="77777777" w:rsidR="00443469" w:rsidRPr="00812245" w:rsidRDefault="00443469" w:rsidP="00443469">
      <w:pPr>
        <w:pStyle w:val="Paragrafoelenco"/>
        <w:numPr>
          <w:ilvl w:val="0"/>
          <w:numId w:val="17"/>
        </w:numPr>
        <w:suppressAutoHyphens w:val="0"/>
        <w:autoSpaceDN/>
        <w:spacing w:after="160" w:line="259" w:lineRule="auto"/>
        <w:contextualSpacing/>
        <w:textAlignment w:val="auto"/>
        <w:rPr>
          <w:szCs w:val="24"/>
        </w:rPr>
      </w:pPr>
      <w:r w:rsidRPr="00812245">
        <w:rPr>
          <w:szCs w:val="24"/>
        </w:rPr>
        <w:t>____________________</w:t>
      </w:r>
      <w:r>
        <w:rPr>
          <w:szCs w:val="24"/>
        </w:rPr>
        <w:t>__________</w:t>
      </w:r>
    </w:p>
    <w:p w14:paraId="79235EE3" w14:textId="77777777" w:rsidR="00443469" w:rsidRPr="00812245" w:rsidRDefault="00443469" w:rsidP="00443469">
      <w:pPr>
        <w:pStyle w:val="Paragrafoelenco"/>
        <w:numPr>
          <w:ilvl w:val="0"/>
          <w:numId w:val="17"/>
        </w:numPr>
        <w:suppressAutoHyphens w:val="0"/>
        <w:autoSpaceDN/>
        <w:spacing w:after="160" w:line="259" w:lineRule="auto"/>
        <w:contextualSpacing/>
        <w:textAlignment w:val="auto"/>
        <w:rPr>
          <w:szCs w:val="24"/>
        </w:rPr>
      </w:pPr>
      <w:r w:rsidRPr="00812245">
        <w:rPr>
          <w:szCs w:val="24"/>
        </w:rPr>
        <w:t>____________________</w:t>
      </w:r>
      <w:r>
        <w:rPr>
          <w:szCs w:val="24"/>
        </w:rPr>
        <w:t>__________</w:t>
      </w:r>
    </w:p>
    <w:p w14:paraId="5CFC30A9" w14:textId="77777777" w:rsidR="00443469" w:rsidRPr="00812245" w:rsidRDefault="00443469" w:rsidP="00443469">
      <w:pPr>
        <w:pStyle w:val="Paragrafoelenco"/>
        <w:numPr>
          <w:ilvl w:val="0"/>
          <w:numId w:val="17"/>
        </w:numPr>
        <w:suppressAutoHyphens w:val="0"/>
        <w:autoSpaceDN/>
        <w:spacing w:after="160" w:line="259" w:lineRule="auto"/>
        <w:contextualSpacing/>
        <w:textAlignment w:val="auto"/>
        <w:rPr>
          <w:szCs w:val="24"/>
        </w:rPr>
      </w:pPr>
      <w:r w:rsidRPr="00812245">
        <w:rPr>
          <w:szCs w:val="24"/>
        </w:rPr>
        <w:t>____________________</w:t>
      </w:r>
      <w:r>
        <w:rPr>
          <w:szCs w:val="24"/>
        </w:rPr>
        <w:t>__________</w:t>
      </w:r>
    </w:p>
    <w:p w14:paraId="51E3A985" w14:textId="77777777" w:rsidR="00443469" w:rsidRDefault="00443469" w:rsidP="00443469">
      <w:pPr>
        <w:rPr>
          <w:rFonts w:ascii="Times New Roman" w:hAnsi="Times New Roman"/>
          <w:sz w:val="24"/>
          <w:szCs w:val="24"/>
        </w:rPr>
      </w:pPr>
    </w:p>
    <w:p w14:paraId="25EB4343" w14:textId="77777777" w:rsidR="00443469" w:rsidRDefault="00443469" w:rsidP="00443469">
      <w:pPr>
        <w:rPr>
          <w:rFonts w:ascii="Times New Roman" w:hAnsi="Times New Roman"/>
          <w:sz w:val="24"/>
          <w:szCs w:val="24"/>
        </w:rPr>
      </w:pPr>
    </w:p>
    <w:p w14:paraId="4D80230D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</w:p>
    <w:p w14:paraId="47CD8F07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Il predetto, nel rispetto di quanto previsto dal Regolamento (UE) 2016/679.</w:t>
      </w:r>
    </w:p>
    <w:p w14:paraId="33F4C933" w14:textId="77777777" w:rsidR="00443469" w:rsidRDefault="00443469" w:rsidP="00443469">
      <w:pPr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Data …………….</w:t>
      </w:r>
    </w:p>
    <w:p w14:paraId="50D77235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</w:p>
    <w:p w14:paraId="74453C6F" w14:textId="77777777" w:rsidR="00443469" w:rsidRDefault="00443469" w:rsidP="00443469">
      <w:pPr>
        <w:jc w:val="right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Firma del Titolare del Trattamento</w:t>
      </w:r>
    </w:p>
    <w:p w14:paraId="1F2C5EB8" w14:textId="77777777" w:rsidR="00443469" w:rsidRPr="00812245" w:rsidRDefault="00443469" w:rsidP="00443469">
      <w:pPr>
        <w:jc w:val="right"/>
        <w:rPr>
          <w:rFonts w:ascii="Times New Roman" w:hAnsi="Times New Roman"/>
          <w:sz w:val="24"/>
          <w:szCs w:val="24"/>
        </w:rPr>
      </w:pPr>
    </w:p>
    <w:p w14:paraId="043A7E02" w14:textId="77777777" w:rsidR="00443469" w:rsidRPr="00812245" w:rsidRDefault="00443469" w:rsidP="00443469">
      <w:pPr>
        <w:jc w:val="right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  <w:szCs w:val="24"/>
        </w:rPr>
        <w:t>____________________________</w:t>
      </w:r>
    </w:p>
    <w:p w14:paraId="5300B8F0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</w:p>
    <w:p w14:paraId="5DC3C174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</w:p>
    <w:p w14:paraId="39E1590E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Responsabile del trattamento</w:t>
      </w:r>
      <w:r w:rsidRPr="00812245">
        <w:rPr>
          <w:rFonts w:ascii="Times New Roman" w:hAnsi="Times New Roman"/>
          <w:sz w:val="24"/>
          <w:szCs w:val="24"/>
        </w:rPr>
        <w:t xml:space="preserve"> _________________________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812245">
        <w:rPr>
          <w:rFonts w:ascii="Times New Roman" w:hAnsi="Times New Roman"/>
          <w:sz w:val="24"/>
          <w:szCs w:val="24"/>
        </w:rPr>
        <w:t>__</w:t>
      </w:r>
    </w:p>
    <w:p w14:paraId="152246BB" w14:textId="77777777" w:rsidR="00443469" w:rsidRDefault="00443469" w:rsidP="00443469">
      <w:pPr>
        <w:rPr>
          <w:rFonts w:ascii="Times New Roman" w:hAnsi="Times New Roman"/>
          <w:sz w:val="24"/>
          <w:szCs w:val="24"/>
        </w:rPr>
      </w:pPr>
    </w:p>
    <w:p w14:paraId="5F0022D6" w14:textId="77777777" w:rsidR="00443469" w:rsidRPr="00812245" w:rsidRDefault="00443469" w:rsidP="00443469">
      <w:pPr>
        <w:rPr>
          <w:rFonts w:ascii="Times New Roman" w:hAnsi="Times New Roman"/>
          <w:sz w:val="24"/>
          <w:szCs w:val="24"/>
        </w:rPr>
      </w:pPr>
    </w:p>
    <w:p w14:paraId="3A00AA4C" w14:textId="234560B5" w:rsidR="000F3BA1" w:rsidRPr="00BB62D3" w:rsidRDefault="00443469" w:rsidP="00443469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812245">
        <w:rPr>
          <w:rFonts w:ascii="Times New Roman" w:hAnsi="Times New Roman"/>
          <w:sz w:val="24"/>
        </w:rPr>
        <w:t>Firma per Accettazione _________</w:t>
      </w:r>
      <w:r>
        <w:rPr>
          <w:rFonts w:ascii="Times New Roman" w:hAnsi="Times New Roman"/>
          <w:sz w:val="24"/>
        </w:rPr>
        <w:t>____</w:t>
      </w:r>
    </w:p>
    <w:sectPr w:rsidR="000F3BA1" w:rsidRPr="00BB62D3" w:rsidSect="005A0564">
      <w:headerReference w:type="default" r:id="rId7"/>
      <w:pgSz w:w="11906" w:h="16838"/>
      <w:pgMar w:top="1417" w:right="1841" w:bottom="720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AE33A" w14:textId="77777777" w:rsidR="00A15842" w:rsidRDefault="00A15842">
      <w:r>
        <w:separator/>
      </w:r>
    </w:p>
  </w:endnote>
  <w:endnote w:type="continuationSeparator" w:id="0">
    <w:p w14:paraId="60D9FA55" w14:textId="77777777" w:rsidR="00A15842" w:rsidRDefault="00A1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A7F68" w14:textId="77777777" w:rsidR="00A15842" w:rsidRDefault="00A15842">
      <w:r>
        <w:rPr>
          <w:color w:val="000000"/>
        </w:rPr>
        <w:separator/>
      </w:r>
    </w:p>
  </w:footnote>
  <w:footnote w:type="continuationSeparator" w:id="0">
    <w:p w14:paraId="6BD68B0D" w14:textId="77777777" w:rsidR="00A15842" w:rsidRDefault="00A1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4E4" w14:textId="77777777" w:rsidR="00C06337" w:rsidRDefault="00000000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3D7"/>
    <w:multiLevelType w:val="hybridMultilevel"/>
    <w:tmpl w:val="CDE8BCAA"/>
    <w:lvl w:ilvl="0" w:tplc="E25C8F7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D6F6A"/>
    <w:multiLevelType w:val="multilevel"/>
    <w:tmpl w:val="011CF65C"/>
    <w:styleLink w:val="WWNum6"/>
    <w:lvl w:ilvl="0">
      <w:numFmt w:val="bullet"/>
      <w:lvlText w:val=""/>
      <w:lvlJc w:val="left"/>
      <w:pPr>
        <w:ind w:left="720" w:hanging="360"/>
      </w:pPr>
      <w:rPr>
        <w:sz w:val="16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152E3D81"/>
    <w:multiLevelType w:val="multilevel"/>
    <w:tmpl w:val="652A7BF6"/>
    <w:styleLink w:val="WWNum5"/>
    <w:lvl w:ilvl="0">
      <w:numFmt w:val="bullet"/>
      <w:lvlText w:val=""/>
      <w:lvlJc w:val="left"/>
      <w:pPr>
        <w:ind w:left="720" w:hanging="360"/>
      </w:pPr>
      <w:rPr>
        <w:sz w:val="16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9935C35"/>
    <w:multiLevelType w:val="multilevel"/>
    <w:tmpl w:val="71A4159C"/>
    <w:styleLink w:val="WWNum1"/>
    <w:lvl w:ilvl="0">
      <w:numFmt w:val="bullet"/>
      <w:lvlText w:val=""/>
      <w:lvlJc w:val="left"/>
      <w:pPr>
        <w:ind w:left="780" w:hanging="360"/>
      </w:pPr>
    </w:lvl>
    <w:lvl w:ilvl="1">
      <w:numFmt w:val="bullet"/>
      <w:lvlText w:val="o"/>
      <w:lvlJc w:val="left"/>
      <w:pPr>
        <w:ind w:left="15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220" w:hanging="360"/>
      </w:pPr>
    </w:lvl>
    <w:lvl w:ilvl="3">
      <w:numFmt w:val="bullet"/>
      <w:lvlText w:val=""/>
      <w:lvlJc w:val="left"/>
      <w:pPr>
        <w:ind w:left="2940" w:hanging="360"/>
      </w:pPr>
    </w:lvl>
    <w:lvl w:ilvl="4">
      <w:numFmt w:val="bullet"/>
      <w:lvlText w:val="o"/>
      <w:lvlJc w:val="left"/>
      <w:pPr>
        <w:ind w:left="36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80" w:hanging="360"/>
      </w:pPr>
    </w:lvl>
    <w:lvl w:ilvl="6">
      <w:numFmt w:val="bullet"/>
      <w:lvlText w:val=""/>
      <w:lvlJc w:val="left"/>
      <w:pPr>
        <w:ind w:left="5100" w:hanging="360"/>
      </w:pPr>
    </w:lvl>
    <w:lvl w:ilvl="7">
      <w:numFmt w:val="bullet"/>
      <w:lvlText w:val="o"/>
      <w:lvlJc w:val="left"/>
      <w:pPr>
        <w:ind w:left="58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540" w:hanging="360"/>
      </w:pPr>
    </w:lvl>
  </w:abstractNum>
  <w:abstractNum w:abstractNumId="4" w15:restartNumberingAfterBreak="0">
    <w:nsid w:val="26C34787"/>
    <w:multiLevelType w:val="multilevel"/>
    <w:tmpl w:val="98602DBC"/>
    <w:styleLink w:val="WWNum2"/>
    <w:lvl w:ilvl="0">
      <w:start w:val="1"/>
      <w:numFmt w:val="decimal"/>
      <w:lvlText w:val="%1."/>
      <w:lvlJc w:val="left"/>
      <w:pPr>
        <w:ind w:left="106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3E3D7693"/>
    <w:multiLevelType w:val="multilevel"/>
    <w:tmpl w:val="48E61622"/>
    <w:styleLink w:val="WWNum8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2520" w:hanging="36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decimal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."/>
      <w:lvlJc w:val="left"/>
      <w:pPr>
        <w:ind w:left="4680" w:hanging="36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decimal"/>
      <w:lvlText w:val="%1.%2.%3.%4.%5.%6.%7.%8."/>
      <w:lvlJc w:val="left"/>
      <w:pPr>
        <w:ind w:left="6120" w:hanging="360"/>
      </w:pPr>
    </w:lvl>
    <w:lvl w:ilvl="8">
      <w:start w:val="1"/>
      <w:numFmt w:val="decimal"/>
      <w:lvlText w:val="%1.%2.%3.%4.%5.%6.%7.%8.%9."/>
      <w:lvlJc w:val="left"/>
      <w:pPr>
        <w:ind w:left="6840" w:hanging="360"/>
      </w:pPr>
    </w:lvl>
  </w:abstractNum>
  <w:abstractNum w:abstractNumId="6" w15:restartNumberingAfterBreak="0">
    <w:nsid w:val="4B985DB1"/>
    <w:multiLevelType w:val="multilevel"/>
    <w:tmpl w:val="26B8E932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  <w:b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4C384BE2"/>
    <w:multiLevelType w:val="multilevel"/>
    <w:tmpl w:val="BF00D770"/>
    <w:styleLink w:val="WWNum9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8" w15:restartNumberingAfterBreak="0">
    <w:nsid w:val="511259AE"/>
    <w:multiLevelType w:val="multilevel"/>
    <w:tmpl w:val="590445F4"/>
    <w:styleLink w:val="WWNum4"/>
    <w:lvl w:ilvl="0">
      <w:numFmt w:val="bullet"/>
      <w:lvlText w:val=""/>
      <w:lvlJc w:val="left"/>
      <w:pPr>
        <w:ind w:left="1065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5CF57BA6"/>
    <w:multiLevelType w:val="multilevel"/>
    <w:tmpl w:val="BF6C4C24"/>
    <w:styleLink w:val="WWNum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63783235"/>
    <w:multiLevelType w:val="hybridMultilevel"/>
    <w:tmpl w:val="B1A48D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33DF3"/>
    <w:multiLevelType w:val="multilevel"/>
    <w:tmpl w:val="BE3CA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FC232B2"/>
    <w:multiLevelType w:val="multilevel"/>
    <w:tmpl w:val="2CA41308"/>
    <w:styleLink w:val="WWNum3"/>
    <w:lvl w:ilvl="0">
      <w:numFmt w:val="bullet"/>
      <w:lvlText w:val="-"/>
      <w:lvlJc w:val="left"/>
      <w:pPr>
        <w:ind w:left="1821" w:hanging="405"/>
      </w:pPr>
      <w:rPr>
        <w:rFonts w:ascii="Times New Roman" w:eastAsia="Arial Unicode MS" w:hAnsi="Times New Roman" w:cs="Times New Roman"/>
      </w:rPr>
    </w:lvl>
    <w:lvl w:ilvl="1"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150" w:hanging="360"/>
      </w:pPr>
    </w:lvl>
    <w:lvl w:ilvl="3">
      <w:start w:val="1"/>
      <w:numFmt w:val="decimal"/>
      <w:lvlText w:val="%1.%2.%3.%4."/>
      <w:lvlJc w:val="left"/>
      <w:pPr>
        <w:ind w:left="3870" w:hanging="360"/>
      </w:pPr>
    </w:lvl>
    <w:lvl w:ilvl="4">
      <w:start w:val="1"/>
      <w:numFmt w:val="decimal"/>
      <w:lvlText w:val="%1.%2.%3.%4.%5."/>
      <w:lvlJc w:val="left"/>
      <w:pPr>
        <w:ind w:left="4590" w:hanging="360"/>
      </w:pPr>
    </w:lvl>
    <w:lvl w:ilvl="5">
      <w:start w:val="1"/>
      <w:numFmt w:val="decimal"/>
      <w:lvlText w:val="%1.%2.%3.%4.%5.%6."/>
      <w:lvlJc w:val="left"/>
      <w:pPr>
        <w:ind w:left="5310" w:hanging="360"/>
      </w:pPr>
    </w:lvl>
    <w:lvl w:ilvl="6">
      <w:start w:val="1"/>
      <w:numFmt w:val="decimal"/>
      <w:lvlText w:val="%1.%2.%3.%4.%5.%6.%7."/>
      <w:lvlJc w:val="left"/>
      <w:pPr>
        <w:ind w:left="6030" w:hanging="360"/>
      </w:pPr>
    </w:lvl>
    <w:lvl w:ilvl="7">
      <w:start w:val="1"/>
      <w:numFmt w:val="decimal"/>
      <w:lvlText w:val="%1.%2.%3.%4.%5.%6.%7.%8."/>
      <w:lvlJc w:val="left"/>
      <w:pPr>
        <w:ind w:left="6750" w:hanging="360"/>
      </w:pPr>
    </w:lvl>
    <w:lvl w:ilvl="8">
      <w:start w:val="1"/>
      <w:numFmt w:val="decimal"/>
      <w:lvlText w:val="%1.%2.%3.%4.%5.%6.%7.%8.%9."/>
      <w:lvlJc w:val="left"/>
      <w:pPr>
        <w:ind w:left="7470" w:hanging="360"/>
      </w:pPr>
    </w:lvl>
  </w:abstractNum>
  <w:abstractNum w:abstractNumId="13" w15:restartNumberingAfterBreak="0">
    <w:nsid w:val="741755EC"/>
    <w:multiLevelType w:val="multilevel"/>
    <w:tmpl w:val="06EAC27E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4" w15:restartNumberingAfterBreak="0">
    <w:nsid w:val="75133AF3"/>
    <w:multiLevelType w:val="multilevel"/>
    <w:tmpl w:val="8EF8365C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5" w15:restartNumberingAfterBreak="0">
    <w:nsid w:val="78EB2D3A"/>
    <w:multiLevelType w:val="multilevel"/>
    <w:tmpl w:val="6A223412"/>
    <w:styleLink w:val="WWNum1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106782942">
    <w:abstractNumId w:val="3"/>
  </w:num>
  <w:num w:numId="2" w16cid:durableId="272858690">
    <w:abstractNumId w:val="4"/>
  </w:num>
  <w:num w:numId="3" w16cid:durableId="1107429361">
    <w:abstractNumId w:val="12"/>
  </w:num>
  <w:num w:numId="4" w16cid:durableId="840316049">
    <w:abstractNumId w:val="8"/>
  </w:num>
  <w:num w:numId="5" w16cid:durableId="1682463323">
    <w:abstractNumId w:val="2"/>
  </w:num>
  <w:num w:numId="6" w16cid:durableId="1063256931">
    <w:abstractNumId w:val="1"/>
  </w:num>
  <w:num w:numId="7" w16cid:durableId="828981563">
    <w:abstractNumId w:val="9"/>
  </w:num>
  <w:num w:numId="8" w16cid:durableId="1278178633">
    <w:abstractNumId w:val="5"/>
  </w:num>
  <w:num w:numId="9" w16cid:durableId="1783070437">
    <w:abstractNumId w:val="7"/>
  </w:num>
  <w:num w:numId="10" w16cid:durableId="1536581053">
    <w:abstractNumId w:val="6"/>
  </w:num>
  <w:num w:numId="11" w16cid:durableId="1852917092">
    <w:abstractNumId w:val="14"/>
  </w:num>
  <w:num w:numId="12" w16cid:durableId="1600016804">
    <w:abstractNumId w:val="15"/>
  </w:num>
  <w:num w:numId="13" w16cid:durableId="212085276">
    <w:abstractNumId w:val="13"/>
  </w:num>
  <w:num w:numId="14" w16cid:durableId="673918177">
    <w:abstractNumId w:val="9"/>
    <w:lvlOverride w:ilvl="0">
      <w:startOverride w:val="1"/>
    </w:lvlOverride>
  </w:num>
  <w:num w:numId="15" w16cid:durableId="82190803">
    <w:abstractNumId w:val="11"/>
  </w:num>
  <w:num w:numId="16" w16cid:durableId="1924143027">
    <w:abstractNumId w:val="10"/>
  </w:num>
  <w:num w:numId="17" w16cid:durableId="994905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ara Guglielmi">
    <w15:presenceInfo w15:providerId="AD" w15:userId="S-1-5-21-4105451535-819420529-2868689291-1117"/>
  </w15:person>
  <w15:person w15:author="Alessandra Salluce">
    <w15:presenceInfo w15:providerId="AD" w15:userId="S::alessandra.salluce@unimi.it::40acbb64-5c23-46be-82a9-e62e90aa27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trackRevision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A1"/>
    <w:rsid w:val="000026E8"/>
    <w:rsid w:val="000461A4"/>
    <w:rsid w:val="00080012"/>
    <w:rsid w:val="000F3BA1"/>
    <w:rsid w:val="00137DB0"/>
    <w:rsid w:val="002C35E1"/>
    <w:rsid w:val="002D7B8E"/>
    <w:rsid w:val="002F0D7C"/>
    <w:rsid w:val="00364F4D"/>
    <w:rsid w:val="0037134B"/>
    <w:rsid w:val="00432677"/>
    <w:rsid w:val="00443469"/>
    <w:rsid w:val="00443525"/>
    <w:rsid w:val="00462B0C"/>
    <w:rsid w:val="00475CA4"/>
    <w:rsid w:val="004E0FC3"/>
    <w:rsid w:val="00557C2F"/>
    <w:rsid w:val="005A0564"/>
    <w:rsid w:val="005E099C"/>
    <w:rsid w:val="005F43AE"/>
    <w:rsid w:val="0061377A"/>
    <w:rsid w:val="00622FAB"/>
    <w:rsid w:val="0062302F"/>
    <w:rsid w:val="0065391D"/>
    <w:rsid w:val="006560D7"/>
    <w:rsid w:val="007336D4"/>
    <w:rsid w:val="007A47AD"/>
    <w:rsid w:val="007B52A4"/>
    <w:rsid w:val="0080030F"/>
    <w:rsid w:val="00881EDF"/>
    <w:rsid w:val="008E5BBF"/>
    <w:rsid w:val="008F0975"/>
    <w:rsid w:val="00935A57"/>
    <w:rsid w:val="00A1354C"/>
    <w:rsid w:val="00A15842"/>
    <w:rsid w:val="00A666D4"/>
    <w:rsid w:val="00AD12AC"/>
    <w:rsid w:val="00AD6BD2"/>
    <w:rsid w:val="00BB62D3"/>
    <w:rsid w:val="00BC2FAD"/>
    <w:rsid w:val="00C323CD"/>
    <w:rsid w:val="00C334DE"/>
    <w:rsid w:val="00C534EB"/>
    <w:rsid w:val="00C65B2D"/>
    <w:rsid w:val="00C76F54"/>
    <w:rsid w:val="00D536D4"/>
    <w:rsid w:val="00DB3083"/>
    <w:rsid w:val="00DC6A2C"/>
    <w:rsid w:val="00EB64FE"/>
    <w:rsid w:val="00EC6169"/>
    <w:rsid w:val="00F82879"/>
    <w:rsid w:val="00FB4040"/>
    <w:rsid w:val="00FF63B9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BB4F"/>
  <w15:docId w15:val="{4FB6A7B0-BB6C-44A8-BE30-721EAB75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5A0564"/>
    <w:pPr>
      <w:suppressAutoHyphens/>
    </w:pPr>
  </w:style>
  <w:style w:type="paragraph" w:styleId="Titolo1">
    <w:name w:val="heading 1"/>
    <w:basedOn w:val="Standard"/>
    <w:next w:val="Textbody"/>
    <w:rsid w:val="005A0564"/>
    <w:pPr>
      <w:keepNext/>
      <w:spacing w:before="240" w:after="60"/>
      <w:outlineLvl w:val="0"/>
    </w:pPr>
    <w:rPr>
      <w:rFonts w:ascii="Cambria" w:eastAsia="Times New Roman" w:hAnsi="Cambria" w:cs="Cambria"/>
      <w:b/>
      <w:bCs/>
      <w:sz w:val="32"/>
      <w:szCs w:val="32"/>
    </w:rPr>
  </w:style>
  <w:style w:type="paragraph" w:styleId="Titolo3">
    <w:name w:val="heading 3"/>
    <w:basedOn w:val="Standard"/>
    <w:next w:val="Textbody"/>
    <w:rsid w:val="005A0564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Titolo7">
    <w:name w:val="heading 7"/>
    <w:basedOn w:val="Standard"/>
    <w:next w:val="Textbody"/>
    <w:rsid w:val="005A0564"/>
    <w:pPr>
      <w:keepNext/>
      <w:outlineLvl w:val="6"/>
    </w:pPr>
    <w:rPr>
      <w:rFonts w:ascii="Garamond" w:eastAsia="Times New Roman" w:hAnsi="Garamond" w:cs="Garamond"/>
      <w:b/>
      <w:i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5A0564"/>
    <w:pPr>
      <w:widowControl/>
      <w:suppressAutoHyphens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5A0564"/>
    <w:pPr>
      <w:keepNext/>
      <w:spacing w:before="240" w:after="120"/>
    </w:pPr>
    <w:rPr>
      <w:rFonts w:eastAsia="Microsoft YaHei" w:cs="Arial"/>
      <w:sz w:val="28"/>
      <w:szCs w:val="28"/>
    </w:rPr>
  </w:style>
  <w:style w:type="paragraph" w:customStyle="1" w:styleId="Textbody">
    <w:name w:val="Text body"/>
    <w:basedOn w:val="Standard"/>
    <w:rsid w:val="005A0564"/>
    <w:pPr>
      <w:spacing w:after="120"/>
    </w:pPr>
  </w:style>
  <w:style w:type="paragraph" w:styleId="Elenco">
    <w:name w:val="List"/>
    <w:basedOn w:val="Textbody"/>
    <w:rsid w:val="005A0564"/>
    <w:rPr>
      <w:rFonts w:cs="Arial"/>
    </w:rPr>
  </w:style>
  <w:style w:type="paragraph" w:styleId="Didascalia">
    <w:name w:val="caption"/>
    <w:basedOn w:val="Standard"/>
    <w:rsid w:val="005A056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A0564"/>
    <w:pPr>
      <w:suppressLineNumbers/>
    </w:pPr>
    <w:rPr>
      <w:rFonts w:cs="Arial"/>
    </w:rPr>
  </w:style>
  <w:style w:type="paragraph" w:styleId="Intestazione">
    <w:name w:val="header"/>
    <w:basedOn w:val="Standard"/>
    <w:rsid w:val="005A0564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rsid w:val="005A0564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sid w:val="005A0564"/>
    <w:rPr>
      <w:rFonts w:ascii="Tahoma" w:eastAsia="Tahoma" w:hAnsi="Tahoma" w:cs="Tahoma"/>
      <w:sz w:val="16"/>
      <w:szCs w:val="16"/>
    </w:rPr>
  </w:style>
  <w:style w:type="paragraph" w:customStyle="1" w:styleId="testopredefinito">
    <w:name w:val="testopredefinito"/>
    <w:basedOn w:val="Standard"/>
    <w:rsid w:val="005A0564"/>
    <w:rPr>
      <w:rFonts w:ascii="Times New Roman" w:eastAsia="Times New Roman" w:hAnsi="Times New Roman"/>
      <w:sz w:val="24"/>
      <w:szCs w:val="24"/>
      <w:lang w:eastAsia="it-IT"/>
    </w:rPr>
  </w:style>
  <w:style w:type="paragraph" w:styleId="Testodelblocco">
    <w:name w:val="Block Text"/>
    <w:basedOn w:val="Standard"/>
    <w:rsid w:val="005A0564"/>
    <w:pPr>
      <w:ind w:left="1080" w:right="566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Standard"/>
    <w:uiPriority w:val="1"/>
    <w:qFormat/>
    <w:rsid w:val="005A0564"/>
    <w:pPr>
      <w:ind w:left="720"/>
    </w:pPr>
    <w:rPr>
      <w:rFonts w:ascii="Times New Roman" w:eastAsia="Times New Roman" w:hAnsi="Times New Roman"/>
      <w:sz w:val="24"/>
    </w:rPr>
  </w:style>
  <w:style w:type="paragraph" w:customStyle="1" w:styleId="Betreff">
    <w:name w:val="Betreff"/>
    <w:basedOn w:val="Standard"/>
    <w:rsid w:val="005A0564"/>
    <w:pPr>
      <w:spacing w:line="300" w:lineRule="exact"/>
      <w:jc w:val="both"/>
    </w:pPr>
    <w:rPr>
      <w:rFonts w:eastAsia="Times New Roman"/>
      <w:b/>
      <w:sz w:val="20"/>
      <w:szCs w:val="20"/>
      <w:lang w:val="de-DE" w:eastAsia="de-DE"/>
    </w:rPr>
  </w:style>
  <w:style w:type="paragraph" w:customStyle="1" w:styleId="Default">
    <w:name w:val="Default"/>
    <w:rsid w:val="005A0564"/>
    <w:rPr>
      <w:rFonts w:ascii="Times New Roman" w:eastAsia="Times New Roman" w:hAnsi="Times New Roman"/>
      <w:color w:val="000000"/>
      <w:sz w:val="24"/>
    </w:rPr>
  </w:style>
  <w:style w:type="character" w:customStyle="1" w:styleId="IntestazioneCarattere">
    <w:name w:val="Intestazione Carattere"/>
    <w:basedOn w:val="Carpredefinitoparagrafo"/>
    <w:rsid w:val="005A0564"/>
  </w:style>
  <w:style w:type="character" w:customStyle="1" w:styleId="PidipaginaCarattere">
    <w:name w:val="Piè di pagina Carattere"/>
    <w:basedOn w:val="Carpredefinitoparagrafo"/>
    <w:rsid w:val="005A0564"/>
  </w:style>
  <w:style w:type="character" w:customStyle="1" w:styleId="TestofumettoCarattere">
    <w:name w:val="Testo fumetto Carattere"/>
    <w:basedOn w:val="Carpredefinitoparagrafo"/>
    <w:rsid w:val="005A0564"/>
    <w:rPr>
      <w:rFonts w:ascii="Tahoma" w:eastAsia="Tahoma" w:hAnsi="Tahoma" w:cs="Tahoma"/>
      <w:sz w:val="16"/>
      <w:szCs w:val="16"/>
    </w:rPr>
  </w:style>
  <w:style w:type="character" w:customStyle="1" w:styleId="Titolo7Carattere">
    <w:name w:val="Titolo 7 Carattere"/>
    <w:basedOn w:val="Carpredefinitoparagrafo"/>
    <w:rsid w:val="005A0564"/>
    <w:rPr>
      <w:rFonts w:ascii="Garamond" w:eastAsia="Times New Roman" w:hAnsi="Garamond" w:cs="Times New Roman"/>
      <w:b/>
      <w:i/>
      <w:color w:val="000000"/>
      <w:sz w:val="20"/>
      <w:szCs w:val="20"/>
      <w:lang w:eastAsia="it-IT"/>
    </w:rPr>
  </w:style>
  <w:style w:type="character" w:customStyle="1" w:styleId="Internetlink">
    <w:name w:val="Internet link"/>
    <w:basedOn w:val="Carpredefinitoparagrafo"/>
    <w:rsid w:val="005A0564"/>
    <w:rPr>
      <w:color w:val="0000FF"/>
      <w:u w:val="single"/>
    </w:rPr>
  </w:style>
  <w:style w:type="character" w:customStyle="1" w:styleId="Titolo1Carattere">
    <w:name w:val="Titolo 1 Carattere"/>
    <w:basedOn w:val="Carpredefinitoparagrafo"/>
    <w:rsid w:val="005A0564"/>
    <w:rPr>
      <w:rFonts w:ascii="Cambria" w:eastAsia="Times New Roman" w:hAnsi="Cambria" w:cs="Times New Roman"/>
      <w:b/>
      <w:bCs/>
      <w:kern w:val="3"/>
      <w:sz w:val="32"/>
      <w:szCs w:val="32"/>
      <w:lang w:eastAsia="en-US"/>
    </w:rPr>
  </w:style>
  <w:style w:type="character" w:customStyle="1" w:styleId="CorpodeltestoCarattere">
    <w:name w:val="Corpo del testo Carattere"/>
    <w:basedOn w:val="Carpredefinitoparagrafo"/>
    <w:rsid w:val="005A0564"/>
    <w:rPr>
      <w:sz w:val="22"/>
      <w:szCs w:val="22"/>
      <w:lang w:eastAsia="en-US"/>
    </w:rPr>
  </w:style>
  <w:style w:type="character" w:customStyle="1" w:styleId="Titolo3Carattere">
    <w:name w:val="Titolo 3 Carattere"/>
    <w:basedOn w:val="Carpredefinitoparagrafo"/>
    <w:rsid w:val="005A056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ListLabel1">
    <w:name w:val="ListLabel 1"/>
    <w:rsid w:val="005A0564"/>
    <w:rPr>
      <w:rFonts w:cs="Courier New"/>
    </w:rPr>
  </w:style>
  <w:style w:type="character" w:customStyle="1" w:styleId="ListLabel2">
    <w:name w:val="ListLabel 2"/>
    <w:rsid w:val="005A0564"/>
    <w:rPr>
      <w:b w:val="0"/>
    </w:rPr>
  </w:style>
  <w:style w:type="character" w:customStyle="1" w:styleId="ListLabel3">
    <w:name w:val="ListLabel 3"/>
    <w:rsid w:val="005A0564"/>
    <w:rPr>
      <w:rFonts w:eastAsia="Arial Unicode MS" w:cs="Times New Roman"/>
    </w:rPr>
  </w:style>
  <w:style w:type="character" w:customStyle="1" w:styleId="ListLabel4">
    <w:name w:val="ListLabel 4"/>
    <w:rsid w:val="005A0564"/>
    <w:rPr>
      <w:rFonts w:eastAsia="Times New Roman" w:cs="Times New Roman"/>
    </w:rPr>
  </w:style>
  <w:style w:type="character" w:customStyle="1" w:styleId="ListLabel5">
    <w:name w:val="ListLabel 5"/>
    <w:rsid w:val="005A0564"/>
    <w:rPr>
      <w:sz w:val="16"/>
    </w:rPr>
  </w:style>
  <w:style w:type="character" w:customStyle="1" w:styleId="ListLabel6">
    <w:name w:val="ListLabel 6"/>
    <w:rsid w:val="005A0564"/>
    <w:rPr>
      <w:rFonts w:eastAsia="Times New Roman" w:cs="Calibri"/>
      <w:b/>
    </w:rPr>
  </w:style>
  <w:style w:type="character" w:customStyle="1" w:styleId="NumberingSymbols">
    <w:name w:val="Numbering Symbols"/>
    <w:rsid w:val="005A0564"/>
  </w:style>
  <w:style w:type="numbering" w:customStyle="1" w:styleId="WWNum1">
    <w:name w:val="WWNum1"/>
    <w:basedOn w:val="Nessunelenco"/>
    <w:rsid w:val="005A0564"/>
    <w:pPr>
      <w:numPr>
        <w:numId w:val="1"/>
      </w:numPr>
    </w:pPr>
  </w:style>
  <w:style w:type="numbering" w:customStyle="1" w:styleId="WWNum2">
    <w:name w:val="WWNum2"/>
    <w:basedOn w:val="Nessunelenco"/>
    <w:rsid w:val="005A0564"/>
    <w:pPr>
      <w:numPr>
        <w:numId w:val="2"/>
      </w:numPr>
    </w:pPr>
  </w:style>
  <w:style w:type="numbering" w:customStyle="1" w:styleId="WWNum3">
    <w:name w:val="WWNum3"/>
    <w:basedOn w:val="Nessunelenco"/>
    <w:rsid w:val="005A0564"/>
    <w:pPr>
      <w:numPr>
        <w:numId w:val="3"/>
      </w:numPr>
    </w:pPr>
  </w:style>
  <w:style w:type="numbering" w:customStyle="1" w:styleId="WWNum4">
    <w:name w:val="WWNum4"/>
    <w:basedOn w:val="Nessunelenco"/>
    <w:rsid w:val="005A0564"/>
    <w:pPr>
      <w:numPr>
        <w:numId w:val="4"/>
      </w:numPr>
    </w:pPr>
  </w:style>
  <w:style w:type="numbering" w:customStyle="1" w:styleId="WWNum5">
    <w:name w:val="WWNum5"/>
    <w:basedOn w:val="Nessunelenco"/>
    <w:rsid w:val="005A0564"/>
    <w:pPr>
      <w:numPr>
        <w:numId w:val="5"/>
      </w:numPr>
    </w:pPr>
  </w:style>
  <w:style w:type="numbering" w:customStyle="1" w:styleId="WWNum6">
    <w:name w:val="WWNum6"/>
    <w:basedOn w:val="Nessunelenco"/>
    <w:rsid w:val="005A0564"/>
    <w:pPr>
      <w:numPr>
        <w:numId w:val="6"/>
      </w:numPr>
    </w:pPr>
  </w:style>
  <w:style w:type="numbering" w:customStyle="1" w:styleId="WWNum7">
    <w:name w:val="WWNum7"/>
    <w:basedOn w:val="Nessunelenco"/>
    <w:rsid w:val="005A0564"/>
    <w:pPr>
      <w:numPr>
        <w:numId w:val="7"/>
      </w:numPr>
    </w:pPr>
  </w:style>
  <w:style w:type="numbering" w:customStyle="1" w:styleId="WWNum8">
    <w:name w:val="WWNum8"/>
    <w:basedOn w:val="Nessunelenco"/>
    <w:rsid w:val="005A0564"/>
    <w:pPr>
      <w:numPr>
        <w:numId w:val="8"/>
      </w:numPr>
    </w:pPr>
  </w:style>
  <w:style w:type="numbering" w:customStyle="1" w:styleId="WWNum9">
    <w:name w:val="WWNum9"/>
    <w:basedOn w:val="Nessunelenco"/>
    <w:rsid w:val="005A0564"/>
    <w:pPr>
      <w:numPr>
        <w:numId w:val="9"/>
      </w:numPr>
    </w:pPr>
  </w:style>
  <w:style w:type="numbering" w:customStyle="1" w:styleId="WWNum10">
    <w:name w:val="WWNum10"/>
    <w:basedOn w:val="Nessunelenco"/>
    <w:rsid w:val="005A0564"/>
    <w:pPr>
      <w:numPr>
        <w:numId w:val="10"/>
      </w:numPr>
    </w:pPr>
  </w:style>
  <w:style w:type="numbering" w:customStyle="1" w:styleId="WWNum11">
    <w:name w:val="WWNum11"/>
    <w:basedOn w:val="Nessunelenco"/>
    <w:rsid w:val="005A0564"/>
    <w:pPr>
      <w:numPr>
        <w:numId w:val="11"/>
      </w:numPr>
    </w:pPr>
  </w:style>
  <w:style w:type="numbering" w:customStyle="1" w:styleId="WWNum12">
    <w:name w:val="WWNum12"/>
    <w:basedOn w:val="Nessunelenco"/>
    <w:rsid w:val="005A0564"/>
    <w:pPr>
      <w:numPr>
        <w:numId w:val="12"/>
      </w:numPr>
    </w:pPr>
  </w:style>
  <w:style w:type="numbering" w:customStyle="1" w:styleId="WWNum13">
    <w:name w:val="WWNum13"/>
    <w:basedOn w:val="Nessunelenco"/>
    <w:rsid w:val="005A0564"/>
    <w:pPr>
      <w:numPr>
        <w:numId w:val="13"/>
      </w:numPr>
    </w:pPr>
  </w:style>
  <w:style w:type="paragraph" w:styleId="Revisione">
    <w:name w:val="Revision"/>
    <w:hidden/>
    <w:uiPriority w:val="99"/>
    <w:semiHidden/>
    <w:rsid w:val="000461A4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Mase</dc:creator>
  <cp:lastModifiedBy>Sara Guglielmi</cp:lastModifiedBy>
  <cp:revision>4</cp:revision>
  <cp:lastPrinted>2018-09-24T07:09:00Z</cp:lastPrinted>
  <dcterms:created xsi:type="dcterms:W3CDTF">2022-09-21T10:56:00Z</dcterms:created>
  <dcterms:modified xsi:type="dcterms:W3CDTF">2022-09-28T10:28:00Z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